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07" w:rsidRDefault="00774607" w:rsidP="00774607">
      <w:pPr>
        <w:rPr>
          <w:rFonts w:ascii="Arial" w:hAnsi="Arial" w:cs="Arial"/>
          <w:b/>
        </w:rPr>
      </w:pPr>
      <w:r w:rsidRPr="00967E8E">
        <w:rPr>
          <w:rFonts w:ascii="Arial" w:hAnsi="Arial" w:cs="Arial"/>
          <w:b/>
        </w:rPr>
        <w:t xml:space="preserve">Checklist of Interview Questions for </w:t>
      </w:r>
      <w:r>
        <w:rPr>
          <w:rFonts w:ascii="Arial" w:hAnsi="Arial" w:cs="Arial"/>
          <w:b/>
        </w:rPr>
        <w:t>Farmer Organisations</w:t>
      </w:r>
    </w:p>
    <w:p w:rsidR="00774607" w:rsidRPr="00967E8E" w:rsidRDefault="00774607" w:rsidP="00774607">
      <w:pPr>
        <w:rPr>
          <w:rFonts w:ascii="Arial" w:hAnsi="Arial" w:cs="Arial"/>
          <w:sz w:val="20"/>
        </w:rPr>
      </w:pPr>
      <w:r w:rsidRPr="00FF1BF4">
        <w:rPr>
          <w:rFonts w:ascii="Arial" w:hAnsi="Arial" w:cs="Arial"/>
          <w:sz w:val="20"/>
        </w:rPr>
        <w:t>First need</w:t>
      </w:r>
      <w:r>
        <w:rPr>
          <w:rFonts w:ascii="Arial" w:hAnsi="Arial" w:cs="Arial"/>
          <w:sz w:val="20"/>
        </w:rPr>
        <w:t xml:space="preserve"> to identify and list what farmer organisations there are. These may include marketing cooperatives, irrigation cooperatives</w:t>
      </w:r>
      <w:r w:rsidR="00FD29E4">
        <w:rPr>
          <w:rFonts w:ascii="Arial" w:hAnsi="Arial" w:cs="Arial"/>
          <w:sz w:val="20"/>
        </w:rPr>
        <w:t>, water user associations</w:t>
      </w:r>
      <w:r>
        <w:rPr>
          <w:rFonts w:ascii="Arial" w:hAnsi="Arial" w:cs="Arial"/>
          <w:sz w:val="20"/>
        </w:rPr>
        <w:t xml:space="preserve"> and others. </w:t>
      </w: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8930"/>
      </w:tblGrid>
      <w:tr w:rsidR="00161314" w:rsidRPr="00D40469" w:rsidTr="008F3141">
        <w:trPr>
          <w:trHeight w:val="1778"/>
        </w:trPr>
        <w:tc>
          <w:tcPr>
            <w:tcW w:w="9498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161314" w:rsidRDefault="00161314" w:rsidP="0039710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First introduce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yourself and the research according to the suggested text given.</w:t>
            </w:r>
          </w:p>
          <w:p w:rsidR="00161314" w:rsidRDefault="00161314" w:rsidP="009E7AF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Then 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introduce what we mean by rainwater management: </w:t>
            </w: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Implementation of soil water conservation and rainwater harvesting measures - e.g. terracing, mulching, rainwater ponds, recharge structure</w:t>
            </w: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Agricultural management practices which aim to increase production while improving natural resource protection (e.g. reducing erosion, improving soil fertility) – e.g. contour ploughing, crop rotation, livestock grazing patterns</w:t>
            </w: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Land use strategies including watershed management, exclosures, afforestation.</w:t>
            </w:r>
          </w:p>
        </w:tc>
      </w:tr>
      <w:tr w:rsidR="00161314" w:rsidRPr="00D40469" w:rsidTr="008F3141">
        <w:tc>
          <w:tcPr>
            <w:tcW w:w="9498" w:type="dxa"/>
            <w:gridSpan w:val="2"/>
            <w:shd w:val="clear" w:color="auto" w:fill="BFBFBF"/>
          </w:tcPr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PLANNING of rainwater management interventions</w:t>
            </w:r>
          </w:p>
        </w:tc>
      </w:tr>
      <w:tr w:rsidR="00161314" w:rsidRPr="00D40469" w:rsidTr="00161314">
        <w:trPr>
          <w:trHeight w:val="104"/>
        </w:trPr>
        <w:tc>
          <w:tcPr>
            <w:tcW w:w="568" w:type="dxa"/>
          </w:tcPr>
          <w:p w:rsidR="00161314" w:rsidRPr="00D40469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What is your role in planning, at kebele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level of: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Land use? (e.g.  determining which areas should be used for crops, grazing, afforestation, area closures and settlements)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Soil water conservation and rainwater harvesting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interventions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New infrastructure e.g. irrigation schemes?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rPr>
          <w:trHeight w:val="3404"/>
        </w:trPr>
        <w:tc>
          <w:tcPr>
            <w:tcW w:w="568" w:type="dxa"/>
            <w:tcBorders>
              <w:bottom w:val="single" w:sz="4" w:space="0" w:color="000000"/>
            </w:tcBorders>
          </w:tcPr>
          <w:p w:rsidR="00161314" w:rsidRPr="00D40469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30" w:type="dxa"/>
            <w:tcBorders>
              <w:bottom w:val="single" w:sz="4" w:space="0" w:color="000000"/>
            </w:tcBorders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When it comes to natural resource management,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 farmer organisations have any say over: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Technology choice?</w:t>
            </w: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Approach (i.e. who pays and implements)?</w:t>
            </w: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The location of interventions?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The selection of beneficiaries?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7AE4" w:rsidRPr="00D40469" w:rsidTr="008F3141">
        <w:trPr>
          <w:trHeight w:val="650"/>
        </w:trPr>
        <w:tc>
          <w:tcPr>
            <w:tcW w:w="9498" w:type="dxa"/>
            <w:gridSpan w:val="2"/>
            <w:shd w:val="clear" w:color="auto" w:fill="D9D9D9"/>
          </w:tcPr>
          <w:p w:rsidR="00997AE4" w:rsidRPr="00D40469" w:rsidRDefault="00997AE4" w:rsidP="009E7AF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lastRenderedPageBreak/>
              <w:t xml:space="preserve">If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farmer organisations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said that they have some role in the planning process </w:t>
            </w:r>
            <w:r w:rsidRPr="00D40469">
              <w:sym w:font="Wingdings" w:char="F0E0"/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 continue with question 3.</w:t>
            </w:r>
          </w:p>
          <w:p w:rsidR="00997AE4" w:rsidRPr="00D40469" w:rsidRDefault="00997AE4" w:rsidP="009E7AF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997AE4" w:rsidRPr="00D40469" w:rsidRDefault="00997AE4" w:rsidP="004018F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If no role at all </w:t>
            </w:r>
            <w:r w:rsidRPr="00D40469">
              <w:sym w:font="Wingdings" w:char="F0E0"/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move on to question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4</w:t>
            </w: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161314" w:rsidRPr="00D40469" w:rsidTr="00161314">
        <w:trPr>
          <w:trHeight w:val="311"/>
        </w:trPr>
        <w:tc>
          <w:tcPr>
            <w:tcW w:w="568" w:type="dxa"/>
          </w:tcPr>
          <w:p w:rsidR="00161314" w:rsidRPr="00D40469" w:rsidRDefault="00997AE4" w:rsidP="00997AE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Please describe the planning process: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How is planning done?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77460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Who else is involved and what are their roles? (from government and non-government)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7AE4" w:rsidRPr="00D40469" w:rsidTr="008F3141">
        <w:tc>
          <w:tcPr>
            <w:tcW w:w="9498" w:type="dxa"/>
            <w:gridSpan w:val="2"/>
            <w:shd w:val="clear" w:color="auto" w:fill="BFBFBF"/>
          </w:tcPr>
          <w:p w:rsidR="00997AE4" w:rsidRPr="00D40469" w:rsidRDefault="00997AE4" w:rsidP="009E7AF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IMPLEMENTATION of rainwater management</w:t>
            </w:r>
          </w:p>
        </w:tc>
      </w:tr>
      <w:tr w:rsidR="00161314" w:rsidRPr="00D40469" w:rsidTr="00161314">
        <w:tc>
          <w:tcPr>
            <w:tcW w:w="568" w:type="dxa"/>
          </w:tcPr>
          <w:p w:rsidR="00161314" w:rsidRPr="00D40469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What is the role of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your organisation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in implementing rainwater management interventions?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Have you received any training relating to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rainwater management?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(NB this could include training on natural resource management, agricultural water management, sustainable land use, etc)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9566B3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>How would you rate the usefulness of this training in terms of enabling you to do your job confidently and effectively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from 1 – 5.</w:t>
            </w:r>
          </w:p>
          <w:p w:rsidR="00161314" w:rsidRDefault="00161314" w:rsidP="007B65A2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161314" w:rsidRDefault="00161314" w:rsidP="009E7AF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       (</w:t>
            </w:r>
            <w:r w:rsidRPr="00496AD5">
              <w:rPr>
                <w:rFonts w:ascii="Arial" w:hAnsi="Arial" w:cs="Arial"/>
                <w:color w:val="000000"/>
                <w:sz w:val="20"/>
                <w:szCs w:val="20"/>
              </w:rPr>
              <w:t xml:space="preserve">1 =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 useful, </w:t>
            </w:r>
            <w:r w:rsidRPr="00496AD5">
              <w:rPr>
                <w:rFonts w:ascii="Arial" w:hAnsi="Arial" w:cs="Arial"/>
                <w:color w:val="000000"/>
                <w:sz w:val="20"/>
                <w:szCs w:val="20"/>
              </w:rPr>
              <w:t xml:space="preserve"> 5 = extremely useful.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161314" w:rsidRPr="00D40469" w:rsidTr="00161314">
        <w:tc>
          <w:tcPr>
            <w:tcW w:w="568" w:type="dxa"/>
          </w:tcPr>
          <w:p w:rsidR="00161314" w:rsidRPr="00D40469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Which technologies are you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as a farmer organisation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currently implementing / promoting in the woreda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if any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56"/>
              <w:gridCol w:w="1559"/>
              <w:gridCol w:w="5529"/>
            </w:tblGrid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Technology/</w:t>
                  </w: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practice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Implementing (Y/N)</w:t>
                  </w: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If yes, what are the benefits of this?</w:t>
                  </w: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Terraces / bunds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Micro-catchment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Check dams / </w:t>
                  </w: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gully rehabilitation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Rainwater harvesting ponds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Mulching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Drainage furrows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Contour ploughing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Conservation agriculture / zero tillage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Crop rotation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Crop-livestock integration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Agro-forestry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Grazing land management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267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Area closures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61314" w:rsidRPr="00757098" w:rsidTr="00AB19C0">
              <w:trPr>
                <w:trHeight w:val="1165"/>
              </w:trPr>
              <w:tc>
                <w:tcPr>
                  <w:tcW w:w="2156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709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Afforestation</w:t>
                  </w:r>
                </w:p>
              </w:tc>
              <w:tc>
                <w:tcPr>
                  <w:tcW w:w="155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529" w:type="dxa"/>
                </w:tcPr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161314" w:rsidRPr="00757098" w:rsidRDefault="00161314" w:rsidP="00AB19C0">
                  <w:pPr>
                    <w:pStyle w:val="ListParagraph"/>
                    <w:spacing w:after="0" w:line="240" w:lineRule="auto"/>
                    <w:ind w:left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E21238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E21238" w:rsidRDefault="00161314" w:rsidP="00161314">
            <w:pPr>
              <w:pStyle w:val="ListParagraph"/>
              <w:spacing w:after="0" w:line="240" w:lineRule="auto"/>
              <w:ind w:left="-11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1238">
              <w:rPr>
                <w:rFonts w:ascii="Arial" w:hAnsi="Arial" w:cs="Arial"/>
                <w:sz w:val="20"/>
                <w:szCs w:val="20"/>
              </w:rPr>
              <w:t xml:space="preserve">Do you monitor / learn from the impacts of interventions in rainwater management? </w:t>
            </w:r>
            <w:r>
              <w:rPr>
                <w:rFonts w:ascii="Arial" w:hAnsi="Arial" w:cs="Arial"/>
                <w:sz w:val="20"/>
                <w:szCs w:val="20"/>
              </w:rPr>
              <w:t>If yes, how? How does this influence you?</w:t>
            </w:r>
          </w:p>
          <w:p w:rsidR="00161314" w:rsidRPr="00D40469" w:rsidRDefault="00161314" w:rsidP="009E7AFB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ind w:left="2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D40469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Who supports you in implementing rainwater management? What kind of support do they provide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(e.g. technical support, financial, in-kind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E212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>For each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please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 xml:space="preserve"> rate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the usefulness of the support you receive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 xml:space="preserve"> from 1-5.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</w:t>
            </w:r>
            <w:r w:rsidRPr="0030358A">
              <w:rPr>
                <w:rFonts w:ascii="Arial" w:hAnsi="Arial" w:cs="Arial"/>
                <w:color w:val="000000"/>
                <w:sz w:val="20"/>
                <w:szCs w:val="20"/>
              </w:rPr>
              <w:t>1 = not useful, 5 = extremely useful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161314" w:rsidRPr="009566B3" w:rsidRDefault="00161314" w:rsidP="00E212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E212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DAs</w:t>
            </w:r>
          </w:p>
          <w:p w:rsidR="00161314" w:rsidRPr="009566B3" w:rsidRDefault="00161314" w:rsidP="00E21238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</w:p>
          <w:p w:rsidR="00161314" w:rsidRDefault="00161314" w:rsidP="00E212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NGOs                            </w:t>
            </w:r>
          </w:p>
          <w:p w:rsidR="00161314" w:rsidRDefault="00161314" w:rsidP="00E2123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</w:t>
            </w:r>
          </w:p>
          <w:p w:rsidR="00161314" w:rsidRDefault="00161314" w:rsidP="00E212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Private sector organisations </w:t>
            </w:r>
          </w:p>
          <w:p w:rsidR="00161314" w:rsidRPr="00BC5A92" w:rsidRDefault="00161314" w:rsidP="00E21238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C5A9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</w:t>
            </w:r>
          </w:p>
          <w:p w:rsidR="00161314" w:rsidRPr="009566B3" w:rsidRDefault="00161314" w:rsidP="00E2123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t xml:space="preserve">Other </w:t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</w:r>
            <w:r w:rsidRPr="009566B3">
              <w:rPr>
                <w:rFonts w:ascii="Arial" w:hAnsi="Arial" w:cs="Arial"/>
                <w:color w:val="000000"/>
                <w:sz w:val="20"/>
                <w:szCs w:val="20"/>
              </w:rPr>
              <w:softHyphen/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who: _______________________)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D40469" w:rsidRDefault="00997AE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6131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Do you give support to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farmers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in implementing rainwater management?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i/>
                <w:color w:val="000000"/>
                <w:sz w:val="20"/>
                <w:szCs w:val="20"/>
              </w:rPr>
              <w:t>Circle the appropriate answer.</w:t>
            </w:r>
          </w:p>
          <w:p w:rsidR="00161314" w:rsidRPr="00D40469" w:rsidRDefault="00161314" w:rsidP="009E7AFB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If </w:t>
            </w: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, what kind of support do you give? </w:t>
            </w: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4046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</w:p>
          <w:p w:rsidR="00161314" w:rsidRPr="00D40469" w:rsidRDefault="00161314" w:rsidP="009E7AFB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161314" w:rsidRPr="00D40469" w:rsidRDefault="00161314" w:rsidP="009E7AFB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97AE4" w:rsidRPr="00D40469" w:rsidTr="008F3141">
        <w:tc>
          <w:tcPr>
            <w:tcW w:w="9498" w:type="dxa"/>
            <w:gridSpan w:val="2"/>
            <w:shd w:val="clear" w:color="auto" w:fill="BFBFBF"/>
          </w:tcPr>
          <w:p w:rsidR="00997AE4" w:rsidRPr="00D40469" w:rsidRDefault="00997AE4" w:rsidP="009E7AF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40469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INNOVATION in rainwater management</w:t>
            </w: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997AE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Does your organisation play any other role in the NRM sector (other than planning and implementation)? List up to 3 key roles. (e.g. training, research, input supply)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Pr="00D40469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2D52C1" w:rsidRPr="00D40469" w:rsidTr="00161314">
        <w:tc>
          <w:tcPr>
            <w:tcW w:w="568" w:type="dxa"/>
          </w:tcPr>
          <w:p w:rsidR="002D52C1" w:rsidRDefault="002623D6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2D52C1" w:rsidRPr="00817905" w:rsidRDefault="002D52C1" w:rsidP="002D52C1">
            <w:pPr>
              <w:pStyle w:val="Default"/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The functions of actors in NRM can be identified using some key functions namely: </w:t>
            </w:r>
          </w:p>
          <w:p w:rsidR="002D52C1" w:rsidRPr="00817905" w:rsidRDefault="002D52C1" w:rsidP="002D52C1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2D52C1" w:rsidRPr="00817905" w:rsidRDefault="002D52C1" w:rsidP="002D52C1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incentives for companies to engage in innovative activities; </w:t>
            </w:r>
          </w:p>
          <w:p w:rsidR="002D52C1" w:rsidRPr="00817905" w:rsidRDefault="002D52C1" w:rsidP="002D52C1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Supply resources (i.e., funding and trained personnel etc); </w:t>
            </w:r>
          </w:p>
          <w:p w:rsidR="002D52C1" w:rsidRPr="00817905" w:rsidRDefault="002D52C1" w:rsidP="002D52C1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Guide the direction of investment (i.e., influence the direction in which actors deploy their resources); </w:t>
            </w:r>
          </w:p>
          <w:p w:rsidR="002D52C1" w:rsidRPr="00817905" w:rsidRDefault="002D52C1" w:rsidP="002D52C1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Facilitate the exchange of knowledge and information; </w:t>
            </w:r>
          </w:p>
          <w:p w:rsidR="002D52C1" w:rsidRPr="00817905" w:rsidRDefault="002D52C1" w:rsidP="002D52C1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Stimulate/create markets; </w:t>
            </w:r>
          </w:p>
          <w:p w:rsidR="002D52C1" w:rsidRPr="00817905" w:rsidRDefault="002D52C1" w:rsidP="002D52C1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  <w:r w:rsidRPr="00817905">
              <w:rPr>
                <w:sz w:val="20"/>
                <w:szCs w:val="20"/>
              </w:rPr>
              <w:t xml:space="preserve">Reduce social uncertainty (E.g., Productive Safety Net Programme); </w:t>
            </w:r>
          </w:p>
          <w:p w:rsidR="002D52C1" w:rsidRDefault="002D52C1" w:rsidP="002D52C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D52C1" w:rsidRPr="008109F2" w:rsidRDefault="002D52C1" w:rsidP="002D52C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7905">
              <w:rPr>
                <w:rFonts w:ascii="Arial" w:hAnsi="Arial" w:cs="Arial"/>
                <w:sz w:val="20"/>
                <w:szCs w:val="20"/>
              </w:rPr>
              <w:t>What is your opinon on how well these various functions are being performed within NRM? What are the gaps?</w:t>
            </w: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</w:t>
            </w:r>
            <w:r w:rsidR="002623D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ins w:id="0" w:author="jtucker" w:date="2010-12-17T12:34:00Z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Are there any additional actors not yet mentioned who play an active role in NRM related activities in the woreda (GO, NGO, agro/pastoralists, private traders, etc.)</w:t>
            </w:r>
          </w:p>
          <w:p w:rsidR="00F37B3E" w:rsidRDefault="00F37B3E" w:rsidP="00184C0A">
            <w:pPr>
              <w:spacing w:after="0" w:line="240" w:lineRule="auto"/>
              <w:rPr>
                <w:ins w:id="1" w:author="jtucker" w:date="2010-12-17T12:34:00Z"/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F37B3E" w:rsidRPr="00D40469" w:rsidRDefault="00F37B3E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623D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Which actors do you rely on for </w:t>
            </w: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information related to NRM?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5839E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Rank the actors from 1 to 5 in terms of the usefulness of the information they provide:</w:t>
            </w:r>
          </w:p>
          <w:p w:rsidR="005839E4" w:rsidRDefault="005839E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 (most useful)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3.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4.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161314" w:rsidRPr="00D40469" w:rsidRDefault="005839E4" w:rsidP="005839E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5. (least useful)</w:t>
            </w: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623D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information to others? Who? </w:t>
            </w:r>
            <w:r w:rsidR="005839E4">
              <w:rPr>
                <w:rFonts w:ascii="Arial" w:hAnsi="Arial" w:cs="Arial"/>
                <w:sz w:val="20"/>
                <w:szCs w:val="20"/>
              </w:rPr>
              <w:t>Rank actors from 1 to 5 in terms of how important the information y</w:t>
            </w:r>
            <w:r w:rsidR="00245CC3">
              <w:rPr>
                <w:rFonts w:ascii="Arial" w:hAnsi="Arial" w:cs="Arial"/>
                <w:sz w:val="20"/>
                <w:szCs w:val="20"/>
              </w:rPr>
              <w:t>ou pr</w:t>
            </w:r>
            <w:r w:rsidR="005839E4">
              <w:rPr>
                <w:rFonts w:ascii="Arial" w:hAnsi="Arial" w:cs="Arial"/>
                <w:sz w:val="20"/>
                <w:szCs w:val="20"/>
              </w:rPr>
              <w:t>ovide to them is in terms of enhanced rainwater management:</w:t>
            </w: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1. (most useful)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2.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3.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4.</w:t>
            </w:r>
          </w:p>
          <w:p w:rsidR="005839E4" w:rsidRDefault="005839E4" w:rsidP="005839E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161314" w:rsidRPr="00D40469" w:rsidRDefault="005839E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5. (least useful)</w:t>
            </w:r>
          </w:p>
          <w:p w:rsidR="00161314" w:rsidRPr="00E32452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1</w:t>
            </w:r>
            <w:r w:rsidR="002623D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Who provides finance or non-financial inputs (e.g. equipment, seeds) for the RWM activities you are involved in?</w:t>
            </w: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997AE4" w:rsidP="002623D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623D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Pr="00D40469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Do you provide financial or non-financial inputs (e.g. </w:t>
            </w:r>
            <w:r>
              <w:rPr>
                <w:rFonts w:ascii="Arial" w:hAnsi="Arial" w:cs="Arial"/>
                <w:sz w:val="20"/>
                <w:szCs w:val="20"/>
              </w:rPr>
              <w:t xml:space="preserve">equipment, seeds) to other for </w:t>
            </w:r>
            <w:r w:rsidRPr="008109F2">
              <w:rPr>
                <w:rFonts w:ascii="Arial" w:hAnsi="Arial" w:cs="Arial"/>
                <w:sz w:val="20"/>
                <w:szCs w:val="20"/>
              </w:rPr>
              <w:t>RWM activities? If yes, what and to who?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2D52C1" w:rsidRPr="00D40469" w:rsidTr="00161314">
        <w:tc>
          <w:tcPr>
            <w:tcW w:w="568" w:type="dxa"/>
          </w:tcPr>
          <w:p w:rsidR="002D52C1" w:rsidRDefault="002623D6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2375DD" w:rsidRPr="00E94E11" w:rsidRDefault="002375DD" w:rsidP="002375D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Rate from 1 – 5 the strength of the linkage your organisation has with other stakeholders on NRM. </w:t>
            </w:r>
            <w:r w:rsidRPr="00E94E11">
              <w:rPr>
                <w:color w:val="auto"/>
                <w:sz w:val="20"/>
                <w:szCs w:val="20"/>
              </w:rPr>
              <w:t>(</w:t>
            </w:r>
            <w:r w:rsidRPr="00E94E11">
              <w:rPr>
                <w:sz w:val="20"/>
                <w:szCs w:val="20"/>
              </w:rPr>
              <w:t>relative strength of linkage</w:t>
            </w:r>
            <w:r w:rsidRPr="00E94E11">
              <w:rPr>
                <w:color w:val="auto"/>
                <w:sz w:val="20"/>
                <w:szCs w:val="20"/>
              </w:rPr>
              <w:t xml:space="preserve">: 1=Low, </w:t>
            </w:r>
            <w:r>
              <w:rPr>
                <w:color w:val="auto"/>
                <w:sz w:val="20"/>
                <w:szCs w:val="20"/>
              </w:rPr>
              <w:t>5</w:t>
            </w:r>
            <w:r w:rsidRPr="00E94E11">
              <w:rPr>
                <w:color w:val="auto"/>
                <w:sz w:val="20"/>
                <w:szCs w:val="20"/>
              </w:rPr>
              <w:t xml:space="preserve">=Strong) </w:t>
            </w:r>
          </w:p>
          <w:p w:rsidR="002D52C1" w:rsidRPr="00E94E11" w:rsidRDefault="002D52C1" w:rsidP="002D52C1">
            <w:pPr>
              <w:ind w:right="-72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80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213"/>
              <w:gridCol w:w="2815"/>
            </w:tblGrid>
            <w:tr w:rsidR="002D52C1" w:rsidRPr="008237B4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EE5AEF" w:rsidRDefault="002D52C1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Name of stakeholder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EE5AEF" w:rsidRDefault="002D52C1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Strength of linkage (1-5</w:t>
                  </w:r>
                  <w:r w:rsidRPr="00626E20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2D52C1" w:rsidRPr="00E94E11" w:rsidTr="00AE1293">
              <w:trPr>
                <w:trHeight w:val="368"/>
              </w:trPr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D52C1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D52C1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D52C1" w:rsidRPr="00E94E11" w:rsidTr="00AE1293">
              <w:tc>
                <w:tcPr>
                  <w:tcW w:w="5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C1" w:rsidRPr="00BE570B" w:rsidRDefault="002D52C1" w:rsidP="00AE129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D52C1" w:rsidRPr="008109F2" w:rsidRDefault="002D52C1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997AE4" w:rsidP="002623D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623D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Apart from information and resources, do you get any other benefits from collaborating with others on RWM? 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which actors and what are the benefits</w:t>
            </w:r>
            <w:r w:rsidRPr="008109F2">
              <w:rPr>
                <w:rFonts w:ascii="Arial" w:hAnsi="Arial" w:cs="Arial"/>
                <w:sz w:val="20"/>
                <w:szCs w:val="20"/>
              </w:rPr>
              <w:t>? (Others could be individuals, groups or organisations)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your motivation to continue your collaboration with these actors in the future?</w:t>
            </w:r>
            <w:r w:rsidR="005839E4">
              <w:rPr>
                <w:rFonts w:ascii="Arial" w:hAnsi="Arial" w:cs="Arial"/>
                <w:sz w:val="20"/>
                <w:szCs w:val="20"/>
              </w:rPr>
              <w:t xml:space="preserve"> List the actors you want to collaborate with and for each, please rate your motivation to collaborate from 1 – 5. </w:t>
            </w:r>
          </w:p>
          <w:p w:rsidR="00161314" w:rsidRPr="00D40469" w:rsidRDefault="005839E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1314" w:rsidRPr="008109F2">
              <w:rPr>
                <w:rFonts w:ascii="Arial" w:hAnsi="Arial" w:cs="Arial"/>
                <w:sz w:val="20"/>
                <w:szCs w:val="20"/>
              </w:rPr>
              <w:t>(1 = no interest in further collaboration, 5 = it is essential to continue collaborating)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</w:tcPr>
          <w:p w:rsidR="00161314" w:rsidRPr="008109F2" w:rsidRDefault="002623D6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930" w:type="dxa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Are there any other actors who you think should be involved in RWM activities in the woreda, but who are not currently involved? </w:t>
            </w: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</w:t>
            </w:r>
            <w:r w:rsidRPr="0050779F">
              <w:rPr>
                <w:rFonts w:ascii="Arial" w:hAnsi="Arial" w:cs="Arial"/>
                <w:b/>
                <w:sz w:val="20"/>
                <w:szCs w:val="20"/>
              </w:rPr>
              <w:t xml:space="preserve"> yes</w:t>
            </w:r>
            <w:r>
              <w:rPr>
                <w:rFonts w:ascii="Arial" w:hAnsi="Arial" w:cs="Arial"/>
                <w:sz w:val="20"/>
                <w:szCs w:val="20"/>
              </w:rPr>
              <w:t>, w</w:t>
            </w:r>
            <w:r w:rsidRPr="008109F2">
              <w:rPr>
                <w:rFonts w:ascii="Arial" w:hAnsi="Arial" w:cs="Arial"/>
                <w:sz w:val="20"/>
                <w:szCs w:val="20"/>
              </w:rPr>
              <w:t>ho and why</w:t>
            </w:r>
            <w:r>
              <w:rPr>
                <w:rFonts w:ascii="Arial" w:hAnsi="Arial" w:cs="Arial"/>
                <w:sz w:val="20"/>
                <w:szCs w:val="20"/>
              </w:rPr>
              <w:t xml:space="preserve"> should they be involved</w:t>
            </w:r>
            <w:r w:rsidRPr="008109F2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tcBorders>
              <w:bottom w:val="single" w:sz="4" w:space="0" w:color="000000"/>
            </w:tcBorders>
          </w:tcPr>
          <w:p w:rsidR="00161314" w:rsidRPr="008109F2" w:rsidRDefault="002623D6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930" w:type="dxa"/>
            <w:tcBorders>
              <w:bottom w:val="single" w:sz="4" w:space="0" w:color="000000"/>
            </w:tcBorders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do you think should be done to improve collaboration around rainwater management?</w:t>
            </w: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Pr="00D40469" w:rsidRDefault="00161314" w:rsidP="00184C0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tcBorders>
              <w:bottom w:val="single" w:sz="4" w:space="0" w:color="000000"/>
            </w:tcBorders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623D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30" w:type="dxa"/>
            <w:tcBorders>
              <w:bottom w:val="single" w:sz="4" w:space="0" w:color="000000"/>
            </w:tcBorders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Reflecting on past successful collaborations or partnerships, </w:t>
            </w:r>
            <w:r w:rsidR="005839E4">
              <w:rPr>
                <w:rFonts w:ascii="Arial" w:hAnsi="Arial" w:cs="Arial"/>
                <w:sz w:val="20"/>
                <w:szCs w:val="20"/>
              </w:rPr>
              <w:t>choose an example and highlight what the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key characteristics</w:t>
            </w:r>
            <w:r w:rsidR="005839E4">
              <w:rPr>
                <w:rFonts w:ascii="Arial" w:hAnsi="Arial" w:cs="Arial"/>
                <w:sz w:val="20"/>
                <w:szCs w:val="20"/>
              </w:rPr>
              <w:t xml:space="preserve"> were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(trust, commitment, shared vision, etc) which made the relationship fruitful and successful?</w:t>
            </w:r>
          </w:p>
          <w:p w:rsidR="005839E4" w:rsidRDefault="005839E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Pr="008109F2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shd w:val="clear" w:color="auto" w:fill="FFFFFF"/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623D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930" w:type="dxa"/>
            <w:shd w:val="clear" w:color="auto" w:fill="FFFFFF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Thinking back to past unsuccessful collaborations, </w:t>
            </w:r>
            <w:r w:rsidR="005839E4">
              <w:rPr>
                <w:rFonts w:ascii="Arial" w:hAnsi="Arial" w:cs="Arial"/>
                <w:sz w:val="20"/>
                <w:szCs w:val="20"/>
              </w:rPr>
              <w:t xml:space="preserve">choose an example and highlight 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what the key characteristics </w:t>
            </w:r>
            <w:r w:rsidR="005839E4">
              <w:rPr>
                <w:rFonts w:ascii="Arial" w:hAnsi="Arial" w:cs="Arial"/>
                <w:sz w:val="20"/>
                <w:szCs w:val="20"/>
              </w:rPr>
              <w:t xml:space="preserve">were </w:t>
            </w:r>
            <w:r w:rsidRPr="008109F2">
              <w:rPr>
                <w:rFonts w:ascii="Arial" w:hAnsi="Arial" w:cs="Arial"/>
                <w:sz w:val="20"/>
                <w:szCs w:val="20"/>
              </w:rPr>
              <w:t>which made the relationships unsuccessful or disappointing? (e.g. conflicting goals, lack of time for coordination)</w:t>
            </w: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45CC3" w:rsidRDefault="00245CC3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Pr="008109F2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shd w:val="clear" w:color="auto" w:fill="FFFFFF"/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623D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930" w:type="dxa"/>
            <w:shd w:val="clear" w:color="auto" w:fill="FFFFFF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r>
              <w:rPr>
                <w:rFonts w:ascii="Arial" w:hAnsi="Arial" w:cs="Arial"/>
                <w:sz w:val="20"/>
                <w:szCs w:val="20"/>
              </w:rPr>
              <w:t>any</w:t>
            </w:r>
            <w:r w:rsidRPr="008109F2">
              <w:rPr>
                <w:rFonts w:ascii="Arial" w:hAnsi="Arial" w:cs="Arial"/>
                <w:sz w:val="20"/>
                <w:szCs w:val="20"/>
              </w:rPr>
              <w:t xml:space="preserve"> formal or informal rules and regulations (what we call “institutions”)  that hinder interactions with other important actors and performance of your organization or group? </w:t>
            </w:r>
          </w:p>
          <w:p w:rsidR="005839E4" w:rsidRDefault="005839E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39E4" w:rsidRDefault="005839E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45CC3" w:rsidRPr="008109F2" w:rsidRDefault="00245CC3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shd w:val="clear" w:color="auto" w:fill="FFFFFF"/>
          </w:tcPr>
          <w:p w:rsidR="00161314" w:rsidRPr="008109F2" w:rsidRDefault="00997AE4" w:rsidP="002623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623D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930" w:type="dxa"/>
            <w:shd w:val="clear" w:color="auto" w:fill="FFFFFF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these formal or informal rules and regulations need to change in order to promote positive interactions and collaboration with other stakeholders?</w:t>
            </w: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45CC3" w:rsidRPr="008109F2" w:rsidRDefault="00245CC3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shd w:val="clear" w:color="auto" w:fill="FFFFFF"/>
          </w:tcPr>
          <w:p w:rsidR="00161314" w:rsidRDefault="00997AE4" w:rsidP="002623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623D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930" w:type="dxa"/>
            <w:shd w:val="clear" w:color="auto" w:fill="FFFFFF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any factors outside your control (e.g finance, human capacity, policies, infrastructure, markets, conflicts etc) have an influence on the implementation of RWM in your woreda?</w:t>
            </w:r>
          </w:p>
          <w:p w:rsidR="00161314" w:rsidRDefault="00161314" w:rsidP="00184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 xml:space="preserve">, which factors are important and how do they influence RWM? Identify the </w:t>
            </w:r>
            <w:r w:rsidRPr="00910456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most important external factors.</w:t>
            </w:r>
          </w:p>
          <w:p w:rsidR="00161314" w:rsidRDefault="00161314" w:rsidP="00184C0A">
            <w:pPr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rPr>
                <w:rFonts w:ascii="Arial" w:hAnsi="Arial" w:cs="Arial"/>
                <w:sz w:val="20"/>
                <w:szCs w:val="20"/>
              </w:rPr>
            </w:pPr>
          </w:p>
          <w:p w:rsidR="00161314" w:rsidRPr="008109F2" w:rsidRDefault="00161314" w:rsidP="00184C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shd w:val="clear" w:color="auto" w:fill="FFFFFF"/>
          </w:tcPr>
          <w:p w:rsidR="00161314" w:rsidRDefault="00997AE4" w:rsidP="002623D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2623D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930" w:type="dxa"/>
            <w:shd w:val="clear" w:color="auto" w:fill="FFFFFF"/>
            <w:tcMar>
              <w:top w:w="170" w:type="dxa"/>
              <w:bottom w:w="170" w:type="dxa"/>
            </w:tcMar>
          </w:tcPr>
          <w:p w:rsidR="00161314" w:rsidRPr="0050779F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Looking at today’s resource allocation (financial and human) towards RWM, do you suggest any changes? </w:t>
            </w:r>
            <w:r>
              <w:rPr>
                <w:rFonts w:ascii="Arial" w:hAnsi="Arial" w:cs="Arial"/>
                <w:i/>
                <w:sz w:val="20"/>
                <w:szCs w:val="20"/>
              </w:rPr>
              <w:t>E.g. how should resources be allocated between actors, sites, technologies, research vs implementation.</w:t>
            </w: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Pr="00917F02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shd w:val="clear" w:color="auto" w:fill="FFFFFF"/>
          </w:tcPr>
          <w:p w:rsidR="00161314" w:rsidRPr="008109F2" w:rsidRDefault="00997AE4" w:rsidP="002623D6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623D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930" w:type="dxa"/>
            <w:shd w:val="clear" w:color="auto" w:fill="FFFFFF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Are there any existing platforms or stakeholder groups or networks functioning in the woreda working on RWM-related activities (including e.g. NRM, water management, agriculture)?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D52C1" w:rsidRDefault="002D52C1" w:rsidP="00F92CD9">
            <w:pPr>
              <w:pStyle w:val="BodyText"/>
              <w:tabs>
                <w:tab w:val="left" w:pos="-36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rFonts w:ascii="Arial" w:hAnsi="Arial" w:cs="Arial"/>
                <w:b w:val="0"/>
                <w:sz w:val="20"/>
              </w:rPr>
            </w:pPr>
          </w:p>
          <w:p w:rsidR="00F92CD9" w:rsidRPr="00EE5AEF" w:rsidRDefault="00F92CD9" w:rsidP="00F92CD9">
            <w:pPr>
              <w:pStyle w:val="BodyText"/>
              <w:tabs>
                <w:tab w:val="left" w:pos="-360"/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jc w:val="both"/>
              <w:rPr>
                <w:rFonts w:ascii="Arial" w:hAnsi="Arial" w:cs="Arial"/>
                <w:b w:val="0"/>
                <w:sz w:val="20"/>
              </w:rPr>
            </w:pPr>
            <w:r w:rsidRPr="00626E20">
              <w:rPr>
                <w:rFonts w:ascii="Arial" w:hAnsi="Arial" w:cs="Arial"/>
                <w:b w:val="0"/>
                <w:sz w:val="20"/>
              </w:rPr>
              <w:t>E.g. Farmer Research Group (FRG), Research and Extension Liaison Committee (RELC), Research-Extension-Farmer Linkage Advisory Councils</w:t>
            </w:r>
            <w:r>
              <w:rPr>
                <w:rFonts w:ascii="Arial" w:hAnsi="Arial" w:cs="Arial"/>
                <w:b w:val="0"/>
                <w:sz w:val="20"/>
              </w:rPr>
              <w:t xml:space="preserve"> (REFLAC)</w:t>
            </w:r>
            <w:r w:rsidRPr="00626E20">
              <w:rPr>
                <w:rFonts w:ascii="Arial" w:hAnsi="Arial" w:cs="Arial"/>
                <w:b w:val="0"/>
                <w:sz w:val="20"/>
              </w:rPr>
              <w:t>, etc</w:t>
            </w:r>
            <w:r w:rsidR="002D52C1">
              <w:rPr>
                <w:rFonts w:ascii="Arial" w:hAnsi="Arial" w:cs="Arial"/>
                <w:b w:val="0"/>
                <w:sz w:val="20"/>
              </w:rPr>
              <w:t>.</w:t>
            </w:r>
          </w:p>
          <w:p w:rsidR="00F92CD9" w:rsidRDefault="00F92CD9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1:…………………………………………………</w:t>
            </w: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2:…………………………………………………</w:t>
            </w: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Network 3: …………………………………………………</w:t>
            </w:r>
            <w:r w:rsidRPr="008109F2">
              <w:rPr>
                <w:rFonts w:ascii="Arial" w:hAnsi="Arial" w:cs="Arial"/>
                <w:sz w:val="20"/>
                <w:szCs w:val="20"/>
              </w:rPr>
              <w:br/>
            </w:r>
          </w:p>
          <w:p w:rsidR="00161314" w:rsidRDefault="00161314" w:rsidP="00184C0A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314" w:rsidRPr="00D40469" w:rsidTr="00161314">
        <w:tc>
          <w:tcPr>
            <w:tcW w:w="568" w:type="dxa"/>
            <w:shd w:val="clear" w:color="auto" w:fill="FFFFFF"/>
          </w:tcPr>
          <w:p w:rsidR="00161314" w:rsidRDefault="002623D6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930" w:type="dxa"/>
            <w:shd w:val="clear" w:color="auto" w:fill="FFFFFF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For each network that exists, please describe the following (if none, skip to next question).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>Network 1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901D8">
              <w:rPr>
                <w:rFonts w:ascii="Arial" w:hAnsi="Arial" w:cs="Arial"/>
                <w:b/>
                <w:sz w:val="20"/>
                <w:szCs w:val="20"/>
              </w:rPr>
              <w:t xml:space="preserve">Network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109F2">
              <w:rPr>
                <w:rFonts w:ascii="Arial" w:hAnsi="Arial" w:cs="Arial"/>
                <w:sz w:val="20"/>
                <w:szCs w:val="20"/>
              </w:rPr>
              <w:t>:…………………………………………………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is the role of the network?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are the members?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Who organises it?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When was it established?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has it achieved?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What are its shortcomings?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161314" w:rsidRPr="00D40469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How would you rate its performance from 1 – 5? (1 = very weak, 5 = very strong).</w:t>
            </w:r>
          </w:p>
        </w:tc>
      </w:tr>
      <w:tr w:rsidR="00161314" w:rsidRPr="00D40469" w:rsidTr="00161314"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</w:tcPr>
          <w:p w:rsidR="00161314" w:rsidRPr="008109F2" w:rsidRDefault="002623D6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8930" w:type="dxa"/>
            <w:tcBorders>
              <w:bottom w:val="single" w:sz="4" w:space="0" w:color="000000"/>
            </w:tcBorders>
            <w:shd w:val="clear" w:color="auto" w:fill="FFFFFF"/>
            <w:tcMar>
              <w:top w:w="170" w:type="dxa"/>
              <w:bottom w:w="170" w:type="dxa"/>
            </w:tcMar>
          </w:tcPr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8109F2">
              <w:rPr>
                <w:rFonts w:ascii="Arial" w:hAnsi="Arial" w:cs="Arial"/>
                <w:sz w:val="20"/>
                <w:szCs w:val="20"/>
              </w:rPr>
              <w:t>Have there been any other networks or platforms related to RWM in the past which no longer exist?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161314" w:rsidRDefault="00161314" w:rsidP="00184C0A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0901D8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>
              <w:rPr>
                <w:rFonts w:ascii="Arial" w:hAnsi="Arial" w:cs="Arial"/>
                <w:sz w:val="20"/>
                <w:szCs w:val="20"/>
              </w:rPr>
              <w:t>, what were they and why were they stopped?</w:t>
            </w:r>
          </w:p>
          <w:p w:rsidR="00161314" w:rsidRDefault="00161314" w:rsidP="00184C0A">
            <w:pPr>
              <w:pStyle w:val="ListParagraph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97AE4" w:rsidRPr="00D40469" w:rsidTr="008F3141">
        <w:trPr>
          <w:trHeight w:val="334"/>
        </w:trPr>
        <w:tc>
          <w:tcPr>
            <w:tcW w:w="9498" w:type="dxa"/>
            <w:gridSpan w:val="2"/>
            <w:shd w:val="clear" w:color="auto" w:fill="A6A6A6"/>
          </w:tcPr>
          <w:p w:rsidR="00997AE4" w:rsidRDefault="00997AE4">
            <w:r w:rsidRPr="00753383">
              <w:rPr>
                <w:rFonts w:ascii="Arial" w:hAnsi="Arial" w:cs="Arial"/>
                <w:b/>
                <w:color w:val="000000"/>
                <w:sz w:val="20"/>
                <w:szCs w:val="20"/>
              </w:rPr>
              <w:t>THANK YOU VERY MUCH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!</w:t>
            </w:r>
          </w:p>
        </w:tc>
      </w:tr>
    </w:tbl>
    <w:p w:rsidR="00774607" w:rsidRDefault="00774607" w:rsidP="00D62DF2">
      <w:pPr>
        <w:spacing w:after="0"/>
      </w:pPr>
    </w:p>
    <w:sectPr w:rsidR="00774607" w:rsidSect="009E7A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959"/>
    <w:multiLevelType w:val="hybridMultilevel"/>
    <w:tmpl w:val="DADCD85C"/>
    <w:lvl w:ilvl="0" w:tplc="42FC48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4A32"/>
    <w:multiLevelType w:val="hybridMultilevel"/>
    <w:tmpl w:val="6B4843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CD042F"/>
    <w:multiLevelType w:val="hybridMultilevel"/>
    <w:tmpl w:val="388A5560"/>
    <w:lvl w:ilvl="0" w:tplc="9D36B9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01A3D"/>
    <w:multiLevelType w:val="hybridMultilevel"/>
    <w:tmpl w:val="A46C75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306EAD"/>
    <w:multiLevelType w:val="hybridMultilevel"/>
    <w:tmpl w:val="9D66CB94"/>
    <w:lvl w:ilvl="0" w:tplc="3CA88A5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C3E97"/>
    <w:multiLevelType w:val="hybridMultilevel"/>
    <w:tmpl w:val="9BFEF4C4"/>
    <w:lvl w:ilvl="0" w:tplc="20C212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E2181"/>
    <w:multiLevelType w:val="hybridMultilevel"/>
    <w:tmpl w:val="BDC2470A"/>
    <w:lvl w:ilvl="0" w:tplc="BA68ACB8">
      <w:start w:val="1"/>
      <w:numFmt w:val="lowerLetter"/>
      <w:lvlText w:val="(%1)"/>
      <w:lvlJc w:val="left"/>
      <w:pPr>
        <w:ind w:left="1080" w:hanging="360"/>
      </w:pPr>
      <w:rPr>
        <w:rFonts w:ascii="Arial" w:eastAsia="Calibri" w:hAnsi="Arial" w:cs="Aria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915DEA"/>
    <w:multiLevelType w:val="hybridMultilevel"/>
    <w:tmpl w:val="FDC4F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DA071B"/>
    <w:multiLevelType w:val="hybridMultilevel"/>
    <w:tmpl w:val="0C2AFF06"/>
    <w:lvl w:ilvl="0" w:tplc="D2F0DD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62029"/>
    <w:multiLevelType w:val="hybridMultilevel"/>
    <w:tmpl w:val="388A5560"/>
    <w:lvl w:ilvl="0" w:tplc="9D36B9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36BE7"/>
    <w:multiLevelType w:val="hybridMultilevel"/>
    <w:tmpl w:val="A46C75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0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74607"/>
    <w:rsid w:val="000143AE"/>
    <w:rsid w:val="000924E5"/>
    <w:rsid w:val="00125C53"/>
    <w:rsid w:val="00161314"/>
    <w:rsid w:val="001710C0"/>
    <w:rsid w:val="00177FF8"/>
    <w:rsid w:val="00184C0A"/>
    <w:rsid w:val="001A141E"/>
    <w:rsid w:val="001D2A22"/>
    <w:rsid w:val="001F2C5F"/>
    <w:rsid w:val="001F334A"/>
    <w:rsid w:val="002375DD"/>
    <w:rsid w:val="00245CC3"/>
    <w:rsid w:val="002623D6"/>
    <w:rsid w:val="002A256A"/>
    <w:rsid w:val="002C55A7"/>
    <w:rsid w:val="002D52C1"/>
    <w:rsid w:val="003312C4"/>
    <w:rsid w:val="00334654"/>
    <w:rsid w:val="003532A5"/>
    <w:rsid w:val="00373444"/>
    <w:rsid w:val="0037526A"/>
    <w:rsid w:val="0039496F"/>
    <w:rsid w:val="0039710B"/>
    <w:rsid w:val="003A144D"/>
    <w:rsid w:val="003C0891"/>
    <w:rsid w:val="004018F2"/>
    <w:rsid w:val="00442C02"/>
    <w:rsid w:val="004C5220"/>
    <w:rsid w:val="00507F9E"/>
    <w:rsid w:val="0053461D"/>
    <w:rsid w:val="0054156B"/>
    <w:rsid w:val="005839E4"/>
    <w:rsid w:val="005E116E"/>
    <w:rsid w:val="005E4EAC"/>
    <w:rsid w:val="00604359"/>
    <w:rsid w:val="00604AC0"/>
    <w:rsid w:val="00684CBC"/>
    <w:rsid w:val="0069086E"/>
    <w:rsid w:val="006A2C49"/>
    <w:rsid w:val="006B5C61"/>
    <w:rsid w:val="006D0A2D"/>
    <w:rsid w:val="006D2634"/>
    <w:rsid w:val="006E2A92"/>
    <w:rsid w:val="007526DD"/>
    <w:rsid w:val="00774607"/>
    <w:rsid w:val="007815F1"/>
    <w:rsid w:val="00782B42"/>
    <w:rsid w:val="007B65A2"/>
    <w:rsid w:val="007F60CD"/>
    <w:rsid w:val="007F7E2B"/>
    <w:rsid w:val="0082354C"/>
    <w:rsid w:val="0084128D"/>
    <w:rsid w:val="008710CB"/>
    <w:rsid w:val="00873C81"/>
    <w:rsid w:val="00894C95"/>
    <w:rsid w:val="008A217B"/>
    <w:rsid w:val="008E4B47"/>
    <w:rsid w:val="008F3141"/>
    <w:rsid w:val="008F5424"/>
    <w:rsid w:val="009107FA"/>
    <w:rsid w:val="009304E4"/>
    <w:rsid w:val="009533A5"/>
    <w:rsid w:val="00997AE4"/>
    <w:rsid w:val="009D3E14"/>
    <w:rsid w:val="009E02D4"/>
    <w:rsid w:val="009E7AFB"/>
    <w:rsid w:val="009F48C8"/>
    <w:rsid w:val="00A12FF3"/>
    <w:rsid w:val="00A523AA"/>
    <w:rsid w:val="00A9503C"/>
    <w:rsid w:val="00AB19C0"/>
    <w:rsid w:val="00B16F34"/>
    <w:rsid w:val="00B3387C"/>
    <w:rsid w:val="00B3640F"/>
    <w:rsid w:val="00B80402"/>
    <w:rsid w:val="00B8093F"/>
    <w:rsid w:val="00B84935"/>
    <w:rsid w:val="00BD6EBF"/>
    <w:rsid w:val="00C420AC"/>
    <w:rsid w:val="00C726B4"/>
    <w:rsid w:val="00CD765B"/>
    <w:rsid w:val="00D33C8A"/>
    <w:rsid w:val="00D62DF2"/>
    <w:rsid w:val="00D95F7A"/>
    <w:rsid w:val="00D96D68"/>
    <w:rsid w:val="00DB2AD8"/>
    <w:rsid w:val="00DC4713"/>
    <w:rsid w:val="00DF5784"/>
    <w:rsid w:val="00E21238"/>
    <w:rsid w:val="00E50A25"/>
    <w:rsid w:val="00E563CF"/>
    <w:rsid w:val="00E6448C"/>
    <w:rsid w:val="00E66097"/>
    <w:rsid w:val="00E76763"/>
    <w:rsid w:val="00EC7B43"/>
    <w:rsid w:val="00ED1D01"/>
    <w:rsid w:val="00ED2F93"/>
    <w:rsid w:val="00F02C6F"/>
    <w:rsid w:val="00F21047"/>
    <w:rsid w:val="00F25892"/>
    <w:rsid w:val="00F37B3E"/>
    <w:rsid w:val="00F43639"/>
    <w:rsid w:val="00F46ED1"/>
    <w:rsid w:val="00F52C14"/>
    <w:rsid w:val="00F76947"/>
    <w:rsid w:val="00F92CD9"/>
    <w:rsid w:val="00FD2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60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460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D62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D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DF2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F2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9E4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9E4"/>
    <w:rPr>
      <w:b/>
      <w:bCs/>
    </w:rPr>
  </w:style>
  <w:style w:type="paragraph" w:styleId="BodyText">
    <w:name w:val="Body Text"/>
    <w:basedOn w:val="Normal"/>
    <w:link w:val="BodyTextChar1"/>
    <w:uiPriority w:val="99"/>
    <w:rsid w:val="00F92CD9"/>
    <w:pPr>
      <w:tabs>
        <w:tab w:val="left" w:pos="468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92CD9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92CD9"/>
    <w:rPr>
      <w:rFonts w:ascii="Times New Roman" w:hAnsi="Times New Roman"/>
      <w:b/>
      <w:sz w:val="24"/>
      <w:lang w:eastAsia="en-US"/>
    </w:rPr>
  </w:style>
  <w:style w:type="paragraph" w:customStyle="1" w:styleId="Default">
    <w:name w:val="Default"/>
    <w:uiPriority w:val="99"/>
    <w:rsid w:val="002D52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tus xmlns="405CD79E-04E5-4A10-8EB7-8972663BF32D">Draft</Status>
    <Description0 xmlns="405CD79E-04E5-4A10-8EB7-8972663BF32D" xsi:nil="true"/>
    <Key xmlns="405CD79E-04E5-4A10-8EB7-8972663BF32D">false</Key>
    <Category_x0020_2 xmlns="405CD79E-04E5-4A10-8EB7-8972663BF32D">General</Category_x0020_2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85E7300973545AA0C4103C3B47536" ma:contentTypeVersion="0" ma:contentTypeDescription="Create a new document." ma:contentTypeScope="" ma:versionID="841479a737a687d636919796e9afe5c9">
  <xsd:schema xmlns:xsd="http://www.w3.org/2001/XMLSchema" xmlns:p="http://schemas.microsoft.com/office/2006/metadata/properties" xmlns:ns2="405CD79E-04E5-4A10-8EB7-8972663BF32D" targetNamespace="http://schemas.microsoft.com/office/2006/metadata/properties" ma:root="true" ma:fieldsID="5c4d36e8c8ec77b1e4345b7c41f4d4b0" ns2:_="">
    <xsd:import namespace="405CD79E-04E5-4A10-8EB7-8972663BF32D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Category_x0020_2"/>
                <xsd:element ref="ns2:Status"/>
                <xsd:element ref="ns2:Ke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05CD79E-04E5-4A10-8EB7-8972663BF32D" elementFormDefault="qualified">
    <xsd:import namespace="http://schemas.microsoft.com/office/2006/documentManagement/types"/>
    <xsd:element name="Description0" ma:index="8" nillable="true" ma:displayName="Summary" ma:description="A short description of what's in the document can help people to find it." ma:internalName="Description0">
      <xsd:simpleType>
        <xsd:restriction base="dms:Note"/>
      </xsd:simpleType>
    </xsd:element>
    <xsd:element name="Category_x0020_2" ma:index="9" ma:displayName="Document Type" ma:default="General" ma:description="Leave as general unless this is a special type of document (eg PID, CV, Meeting Report etc)" ma:format="Dropdown" ma:internalName="Category_x0020_2">
      <xsd:simpleType>
        <xsd:restriction base="dms:Choice">
          <xsd:enumeration value="Aid memoire"/>
          <xsd:enumeration value="Background documents"/>
          <xsd:enumeration value="Bibliography"/>
          <xsd:enumeration value="Budget"/>
          <xsd:enumeration value="Business Plan"/>
          <xsd:enumeration value="Case study"/>
          <xsd:enumeration value="Concept paper"/>
          <xsd:enumeration value="Contract"/>
          <xsd:enumeration value="Country studies"/>
          <xsd:enumeration value="CV"/>
          <xsd:enumeration value="Departmental reports"/>
          <xsd:enumeration value="Expenses"/>
          <xsd:enumeration value="Final papers"/>
          <xsd:enumeration value="Framework document"/>
          <xsd:enumeration value="General"/>
          <xsd:enumeration value="Guidelines"/>
          <xsd:enumeration value="How-to"/>
          <xsd:enumeration value="Interviews"/>
          <xsd:enumeration value="Invoice"/>
          <xsd:enumeration value="Leaflets"/>
          <xsd:enumeration value="Literature reviews"/>
          <xsd:enumeration value="M&amp;E"/>
          <xsd:enumeration value="Meeting Notes / Minutes"/>
          <xsd:enumeration value="ODI publication"/>
          <xsd:enumeration value="PID"/>
          <xsd:enumeration value="Policy"/>
          <xsd:enumeration value="Presentations"/>
          <xsd:enumeration value="Progress report"/>
          <xsd:enumeration value="Proposal"/>
          <xsd:enumeration value="Publication - not ODI"/>
          <xsd:enumeration value="Report"/>
          <xsd:enumeration value="Seminar - report"/>
          <xsd:enumeration value="Story of change"/>
          <xsd:enumeration value="Terms of reference"/>
          <xsd:enumeration value="Training manual"/>
          <xsd:enumeration value="Trip Report"/>
          <xsd:enumeration value="Visa applications"/>
          <xsd:enumeration value="Workplan"/>
          <xsd:enumeration value="Workshop (reports, materials)"/>
        </xsd:restriction>
      </xsd:simpleType>
    </xsd:element>
    <xsd:element name="Status" ma:index="10" ma:displayName="Status" ma:default="Draft" ma:description="Select Draft, Final (or Approved - only relevant for proposals and publications). Select Archive if you want the document to be filtered" ma:format="Dropdown" ma:internalName="Status">
      <xsd:simpleType>
        <xsd:restriction base="dms:Choice">
          <xsd:enumeration value="Draft"/>
          <xsd:enumeration value="Final"/>
          <xsd:enumeration value="Approved"/>
          <xsd:enumeration value="Archive"/>
        </xsd:restriction>
      </xsd:simpleType>
    </xsd:element>
    <xsd:element name="Key" ma:index="11" nillable="true" ma:displayName="Key" ma:default="0" ma:description="Tick if this is a key document for this project." ma:internalName="Ke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2247F3D-3E00-4226-9B31-852B8E10560D}">
  <ds:schemaRefs>
    <ds:schemaRef ds:uri="http://schemas.microsoft.com/office/2006/metadata/properties"/>
    <ds:schemaRef ds:uri="405CD79E-04E5-4A10-8EB7-8972663BF32D"/>
  </ds:schemaRefs>
</ds:datastoreItem>
</file>

<file path=customXml/itemProps2.xml><?xml version="1.0" encoding="utf-8"?>
<ds:datastoreItem xmlns:ds="http://schemas.openxmlformats.org/officeDocument/2006/customXml" ds:itemID="{E0AC470E-3C19-4503-BDE8-DD4469209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EC509-DB9F-44DC-B3BD-36287ED60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CD79E-04E5-4A10-8EB7-8972663BF3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jtucker</dc:creator>
  <cp:lastModifiedBy>jtucker</cp:lastModifiedBy>
  <cp:revision>8</cp:revision>
  <dcterms:created xsi:type="dcterms:W3CDTF">2010-12-17T12:34:00Z</dcterms:created>
  <dcterms:modified xsi:type="dcterms:W3CDTF">2010-12-17T15:46:00Z</dcterms:modified>
</cp:coreProperties>
</file>